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2DA8E44" w:rsidR="00F23FC9" w:rsidRPr="000F6082" w:rsidRDefault="00F23FC9" w:rsidP="00F23FC9">
      <w:pPr>
        <w:spacing w:before="240"/>
        <w:jc w:val="center"/>
        <w:rPr>
          <w:rFonts w:ascii="Arial" w:hAnsi="Arial" w:cs="Arial"/>
          <w:b/>
          <w:bCs/>
          <w:caps/>
          <w:color w:val="214F87"/>
          <w:sz w:val="44"/>
          <w:szCs w:val="44"/>
        </w:rPr>
      </w:pPr>
      <w:r w:rsidRPr="00FC25DF">
        <w:rPr>
          <w:rFonts w:ascii="Arial" w:hAnsi="Arial" w:cs="Arial"/>
          <w:b/>
          <w:bCs/>
          <w:caps/>
          <w:color w:val="214F87"/>
          <w:sz w:val="44"/>
          <w:szCs w:val="44"/>
        </w:rPr>
        <w:t xml:space="preserve">PŘÍLOHA </w:t>
      </w:r>
      <w:r w:rsidR="000F6082" w:rsidRPr="00FC25DF">
        <w:rPr>
          <w:rFonts w:ascii="Arial" w:hAnsi="Arial" w:cs="Arial"/>
          <w:b/>
          <w:bCs/>
          <w:caps/>
          <w:color w:val="214F87"/>
          <w:sz w:val="44"/>
          <w:szCs w:val="44"/>
        </w:rPr>
        <w:t>3</w:t>
      </w:r>
      <w:r w:rsidR="00FC25DF" w:rsidRPr="00FC25DF">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1E30EC8B" w14:textId="77777777" w:rsidR="00FC25DF" w:rsidRPr="00761931" w:rsidRDefault="00FC25DF" w:rsidP="00FC25DF">
      <w:pPr>
        <w:pStyle w:val="Zkladnodstavec"/>
        <w:spacing w:before="360" w:after="120"/>
        <w:contextualSpacing/>
        <w:jc w:val="center"/>
        <w:rPr>
          <w:rFonts w:ascii="Arial" w:hAnsi="Arial" w:cs="Arial"/>
          <w:color w:val="auto"/>
          <w:sz w:val="36"/>
          <w:szCs w:val="36"/>
        </w:rPr>
      </w:pPr>
      <w:r w:rsidRPr="00761931">
        <w:rPr>
          <w:rFonts w:ascii="Arial" w:hAnsi="Arial" w:cs="Arial"/>
          <w:caps/>
          <w:color w:val="auto"/>
          <w:sz w:val="36"/>
          <w:szCs w:val="36"/>
        </w:rPr>
        <w:t xml:space="preserve">33. výzva IROP </w:t>
      </w:r>
      <w:r w:rsidRPr="00761931">
        <w:rPr>
          <w:rFonts w:ascii="Arial" w:hAnsi="Arial" w:cs="Arial"/>
          <w:color w:val="auto"/>
          <w:sz w:val="36"/>
          <w:szCs w:val="36"/>
        </w:rPr>
        <w:t>– M</w:t>
      </w:r>
      <w:r>
        <w:rPr>
          <w:rFonts w:ascii="Arial" w:hAnsi="Arial" w:cs="Arial"/>
          <w:color w:val="auto"/>
          <w:sz w:val="36"/>
          <w:szCs w:val="36"/>
        </w:rPr>
        <w:t>UZEA</w:t>
      </w:r>
      <w:r w:rsidRPr="00761931">
        <w:rPr>
          <w:rFonts w:ascii="Arial" w:hAnsi="Arial" w:cs="Arial"/>
          <w:color w:val="auto"/>
          <w:sz w:val="36"/>
          <w:szCs w:val="36"/>
        </w:rPr>
        <w:t xml:space="preserve"> – SC </w:t>
      </w:r>
      <w:r w:rsidRPr="00761931">
        <w:rPr>
          <w:rFonts w:ascii="Arial" w:hAnsi="Arial" w:cs="Arial"/>
          <w:sz w:val="36"/>
          <w:szCs w:val="36"/>
        </w:rPr>
        <w:t>4.4</w:t>
      </w:r>
      <w:r w:rsidRPr="00761931">
        <w:rPr>
          <w:rFonts w:ascii="Arial" w:hAnsi="Arial" w:cs="Arial"/>
          <w:color w:val="auto"/>
          <w:sz w:val="36"/>
          <w:szCs w:val="36"/>
        </w:rPr>
        <w:t xml:space="preserve"> (MRR)</w:t>
      </w:r>
    </w:p>
    <w:p w14:paraId="55EF4AF0" w14:textId="77777777" w:rsidR="00FC25DF" w:rsidRPr="008C2C98" w:rsidRDefault="00FC25DF" w:rsidP="00FC25DF">
      <w:pPr>
        <w:pStyle w:val="Zkladnodstavec"/>
        <w:spacing w:before="360" w:after="120"/>
        <w:contextualSpacing/>
        <w:jc w:val="center"/>
        <w:rPr>
          <w:rFonts w:ascii="Arial" w:hAnsi="Arial" w:cs="Arial"/>
          <w:caps/>
          <w:color w:val="auto"/>
          <w:sz w:val="36"/>
          <w:szCs w:val="36"/>
        </w:rPr>
      </w:pPr>
      <w:r w:rsidRPr="00761931">
        <w:rPr>
          <w:rFonts w:ascii="Arial" w:hAnsi="Arial" w:cs="Arial"/>
          <w:caps/>
          <w:color w:val="auto"/>
          <w:sz w:val="36"/>
          <w:szCs w:val="36"/>
        </w:rPr>
        <w:t xml:space="preserve">34. výzva IROP </w:t>
      </w:r>
      <w:r w:rsidRPr="00761931">
        <w:rPr>
          <w:rFonts w:ascii="Arial" w:hAnsi="Arial" w:cs="Arial"/>
          <w:color w:val="auto"/>
          <w:sz w:val="36"/>
          <w:szCs w:val="36"/>
        </w:rPr>
        <w:t>– M</w:t>
      </w:r>
      <w:r>
        <w:rPr>
          <w:rFonts w:ascii="Arial" w:hAnsi="Arial" w:cs="Arial"/>
          <w:color w:val="auto"/>
          <w:sz w:val="36"/>
          <w:szCs w:val="36"/>
        </w:rPr>
        <w:t>UZEA</w:t>
      </w:r>
      <w:r w:rsidRPr="00761931">
        <w:rPr>
          <w:rFonts w:ascii="Arial" w:hAnsi="Arial" w:cs="Arial"/>
          <w:color w:val="auto"/>
          <w:sz w:val="36"/>
          <w:szCs w:val="36"/>
        </w:rPr>
        <w:t xml:space="preserve"> – SC </w:t>
      </w:r>
      <w:r w:rsidRPr="00761931">
        <w:rPr>
          <w:rFonts w:ascii="Arial" w:hAnsi="Arial" w:cs="Arial"/>
          <w:sz w:val="36"/>
          <w:szCs w:val="36"/>
        </w:rPr>
        <w:t>4.4</w:t>
      </w:r>
      <w:r w:rsidRPr="00761931">
        <w:rPr>
          <w:rFonts w:ascii="Arial" w:hAnsi="Arial" w:cs="Arial"/>
          <w:color w:val="auto"/>
          <w:sz w:val="36"/>
          <w:szCs w:val="36"/>
        </w:rPr>
        <w:t xml:space="preserve"> (PR)</w:t>
      </w:r>
    </w:p>
    <w:p w14:paraId="27C16E27" w14:textId="4F6C073A" w:rsidR="000F6082" w:rsidRDefault="000F6082" w:rsidP="00A44880">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Pr="00E20EDA">
        <w:rPr>
          <w:rFonts w:ascii="Arial" w:hAnsi="Arial" w:cs="Arial"/>
          <w:caps/>
          <w:color w:val="7F7F7F" w:themeColor="text1" w:themeTint="80"/>
          <w:sz w:val="32"/>
          <w:szCs w:val="32"/>
          <w:highlight w:val="cyan"/>
          <w:rPrChange w:id="5" w:author="Pávková Lenka" w:date="2025-07-16T12:38:00Z" w16du:dateUtc="2025-07-16T10:38:00Z">
            <w:rPr>
              <w:rFonts w:ascii="Arial" w:hAnsi="Arial" w:cs="Arial"/>
              <w:caps/>
              <w:color w:val="7F7F7F" w:themeColor="text1" w:themeTint="80"/>
              <w:sz w:val="32"/>
              <w:szCs w:val="32"/>
            </w:rPr>
          </w:rPrChange>
        </w:rPr>
        <w:t>1</w:t>
      </w:r>
      <w:ins w:id="6" w:author="Pávková Lenka" w:date="2025-07-16T12:38:00Z" w16du:dateUtc="2025-07-16T10:38:00Z">
        <w:r w:rsidR="00E20EDA" w:rsidRPr="00E20EDA">
          <w:rPr>
            <w:rFonts w:ascii="Arial" w:hAnsi="Arial" w:cs="Arial"/>
            <w:caps/>
            <w:color w:val="7F7F7F" w:themeColor="text1" w:themeTint="80"/>
            <w:sz w:val="32"/>
            <w:szCs w:val="32"/>
            <w:highlight w:val="cyan"/>
            <w:rPrChange w:id="7" w:author="Pávková Lenka" w:date="2025-07-16T12:38:00Z" w16du:dateUtc="2025-07-16T10:38:00Z">
              <w:rPr>
                <w:rFonts w:ascii="Arial" w:hAnsi="Arial" w:cs="Arial"/>
                <w:caps/>
                <w:color w:val="7F7F7F" w:themeColor="text1" w:themeTint="80"/>
                <w:sz w:val="32"/>
                <w:szCs w:val="32"/>
              </w:rPr>
            </w:rPrChange>
          </w:rPr>
          <w:t xml:space="preserve"> KONSOLIDOVANÁ</w:t>
        </w:r>
      </w:ins>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490CF0A8"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6</w:t>
            </w:r>
          </w:p>
          <w:p w14:paraId="319DB947" w14:textId="2CC6B6DA"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753CB7">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8"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8"/>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9"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9"/>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10" w:name="_Hlk96944344"/>
            <w:r w:rsidRPr="00BF657C">
              <w:rPr>
                <w:rFonts w:ascii="Arial" w:hAnsi="Arial" w:cs="Arial"/>
                <w:snapToGrid w:val="0"/>
                <w:sz w:val="22"/>
                <w:szCs w:val="22"/>
              </w:rPr>
              <w:t>mezi datem uvedeným v MS2021+ na finančním plánu a dvacet pracovních dní před tímto datem</w:t>
            </w:r>
            <w:bookmarkEnd w:id="10"/>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51DF">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02C45105" w:rsidR="009132E6" w:rsidRPr="003051DF"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11" w:name="_Hlk97024462"/>
            <w:r w:rsidRPr="00BF657C">
              <w:rPr>
                <w:rFonts w:ascii="Arial" w:hAnsi="Arial" w:cs="Arial"/>
                <w:snapToGrid w:val="0"/>
                <w:sz w:val="22"/>
                <w:szCs w:val="22"/>
              </w:rPr>
              <w:t xml:space="preserve">při podání závěrečné </w:t>
            </w:r>
            <w:r w:rsidRPr="003051DF">
              <w:rPr>
                <w:rFonts w:ascii="Arial" w:hAnsi="Arial" w:cs="Arial"/>
                <w:snapToGrid w:val="0"/>
                <w:sz w:val="22"/>
                <w:szCs w:val="22"/>
              </w:rPr>
              <w:t xml:space="preserve">zprávy o realizaci projektu </w:t>
            </w:r>
            <w:bookmarkEnd w:id="11"/>
            <w:r w:rsidRPr="003051DF">
              <w:rPr>
                <w:rFonts w:ascii="Arial" w:hAnsi="Arial" w:cs="Arial"/>
                <w:snapToGrid w:val="0"/>
                <w:sz w:val="22"/>
                <w:szCs w:val="22"/>
              </w:rPr>
              <w:t>prokázat</w:t>
            </w:r>
            <w:r w:rsidR="00F50A11" w:rsidRPr="003051DF">
              <w:rPr>
                <w:rFonts w:ascii="Arial" w:hAnsi="Arial" w:cs="Arial"/>
                <w:snapToGrid w:val="0"/>
                <w:sz w:val="22"/>
                <w:szCs w:val="22"/>
              </w:rPr>
              <w:t>,</w:t>
            </w:r>
            <w:r w:rsidRPr="003051DF">
              <w:rPr>
                <w:rFonts w:ascii="Arial" w:hAnsi="Arial" w:cs="Arial"/>
                <w:snapToGrid w:val="0"/>
                <w:sz w:val="22"/>
                <w:szCs w:val="22"/>
              </w:rPr>
              <w:t xml:space="preserve"> že indikátory </w:t>
            </w:r>
            <w:r w:rsidR="00A67B07" w:rsidRPr="003051DF">
              <w:rPr>
                <w:rFonts w:ascii="Arial" w:hAnsi="Arial" w:cs="Arial"/>
                <w:i/>
                <w:iCs/>
                <w:snapToGrid w:val="0"/>
                <w:sz w:val="22"/>
                <w:szCs w:val="22"/>
              </w:rPr>
              <w:t>I. – II</w:t>
            </w:r>
            <w:r w:rsidR="003051DF" w:rsidRPr="003051DF">
              <w:rPr>
                <w:rFonts w:ascii="Arial" w:hAnsi="Arial" w:cs="Arial"/>
                <w:i/>
                <w:iCs/>
                <w:snapToGrid w:val="0"/>
                <w:sz w:val="22"/>
                <w:szCs w:val="22"/>
              </w:rPr>
              <w:t>I</w:t>
            </w:r>
            <w:r w:rsidR="00A67B07" w:rsidRPr="003051DF">
              <w:rPr>
                <w:rFonts w:ascii="Arial" w:hAnsi="Arial" w:cs="Arial"/>
                <w:i/>
                <w:iCs/>
                <w:snapToGrid w:val="0"/>
                <w:sz w:val="22"/>
                <w:szCs w:val="22"/>
              </w:rPr>
              <w:t>.</w:t>
            </w:r>
            <w:r w:rsidR="00A67B07" w:rsidRPr="003051DF">
              <w:rPr>
                <w:rFonts w:ascii="Arial" w:hAnsi="Arial" w:cs="Arial"/>
                <w:snapToGrid w:val="0"/>
                <w:sz w:val="22"/>
                <w:szCs w:val="22"/>
              </w:rPr>
              <w:t xml:space="preserve"> </w:t>
            </w:r>
            <w:r w:rsidRPr="003051DF">
              <w:rPr>
                <w:rFonts w:ascii="Arial" w:hAnsi="Arial" w:cs="Arial"/>
                <w:snapToGrid w:val="0"/>
                <w:sz w:val="22"/>
                <w:szCs w:val="22"/>
              </w:rPr>
              <w:t>byly naplněny v termínu</w:t>
            </w:r>
            <w:r w:rsidR="00502AD2" w:rsidRPr="003051DF">
              <w:rPr>
                <w:rStyle w:val="Znakapoznpodarou"/>
                <w:rFonts w:ascii="Arial" w:hAnsi="Arial" w:cs="Arial"/>
                <w:snapToGrid w:val="0"/>
                <w:sz w:val="22"/>
                <w:szCs w:val="22"/>
              </w:rPr>
              <w:footnoteReference w:id="14"/>
            </w:r>
            <w:r w:rsidRPr="003051DF">
              <w:rPr>
                <w:rFonts w:ascii="Arial" w:hAnsi="Arial" w:cs="Arial"/>
                <w:snapToGrid w:val="0"/>
                <w:sz w:val="22"/>
                <w:szCs w:val="22"/>
              </w:rPr>
              <w:t xml:space="preserve"> a cílové hodnotě uvedené na Rozhodnutí / v MS2021+</w:t>
            </w:r>
            <w:r w:rsidRPr="003051DF">
              <w:rPr>
                <w:rStyle w:val="Znakapoznpodarou"/>
                <w:rFonts w:ascii="Arial" w:hAnsi="Arial" w:cs="Arial"/>
                <w:snapToGrid w:val="0"/>
                <w:sz w:val="22"/>
                <w:szCs w:val="22"/>
              </w:rPr>
              <w:footnoteReference w:id="15"/>
            </w:r>
            <w:r w:rsidRPr="003051DF">
              <w:rPr>
                <w:rFonts w:ascii="Arial" w:hAnsi="Arial" w:cs="Arial"/>
                <w:snapToGrid w:val="0"/>
                <w:sz w:val="22"/>
                <w:szCs w:val="22"/>
              </w:rPr>
              <w:t xml:space="preserve">. </w:t>
            </w:r>
          </w:p>
          <w:p w14:paraId="79F19E53" w14:textId="62334FDA" w:rsidR="009132E6" w:rsidRPr="00E2039B"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 xml:space="preserve">Naplnění </w:t>
            </w:r>
            <w:r w:rsidR="00F50A11" w:rsidRPr="003051DF">
              <w:rPr>
                <w:rFonts w:ascii="Arial" w:hAnsi="Arial" w:cs="Arial"/>
                <w:snapToGrid w:val="0"/>
                <w:sz w:val="22"/>
                <w:szCs w:val="22"/>
              </w:rPr>
              <w:t xml:space="preserve">cílové hodnoty </w:t>
            </w:r>
            <w:r w:rsidRPr="003051DF">
              <w:rPr>
                <w:rFonts w:ascii="Arial" w:hAnsi="Arial" w:cs="Arial"/>
                <w:snapToGrid w:val="0"/>
                <w:sz w:val="22"/>
                <w:szCs w:val="22"/>
              </w:rPr>
              <w:t xml:space="preserve">indikátoru </w:t>
            </w:r>
            <w:r w:rsidR="003051DF" w:rsidRPr="003051DF">
              <w:rPr>
                <w:rFonts w:ascii="Arial" w:hAnsi="Arial" w:cs="Arial"/>
                <w:i/>
                <w:iCs/>
                <w:snapToGrid w:val="0"/>
                <w:sz w:val="22"/>
                <w:szCs w:val="22"/>
              </w:rPr>
              <w:t>IV</w:t>
            </w:r>
            <w:r w:rsidR="00D1013C" w:rsidRPr="003051DF">
              <w:rPr>
                <w:rFonts w:ascii="Arial" w:hAnsi="Arial" w:cs="Arial"/>
                <w:i/>
                <w:iCs/>
                <w:snapToGrid w:val="0"/>
                <w:sz w:val="22"/>
                <w:szCs w:val="22"/>
              </w:rPr>
              <w:t>.</w:t>
            </w:r>
            <w:r w:rsidRPr="003051DF">
              <w:rPr>
                <w:rFonts w:ascii="Arial" w:hAnsi="Arial" w:cs="Arial"/>
                <w:snapToGrid w:val="0"/>
                <w:sz w:val="22"/>
                <w:szCs w:val="22"/>
              </w:rPr>
              <w:t xml:space="preserve"> uvedené v MS2021+ je příjemce povinen</w:t>
            </w:r>
            <w:r w:rsidRPr="00D1013C">
              <w:rPr>
                <w:rFonts w:ascii="Arial" w:hAnsi="Arial" w:cs="Arial"/>
                <w:snapToGrid w:val="0"/>
                <w:sz w:val="22"/>
                <w:szCs w:val="22"/>
              </w:rPr>
              <w:t xml:space="preserve"> </w:t>
            </w:r>
            <w:r w:rsidRPr="00D1013C">
              <w:rPr>
                <w:rFonts w:ascii="Arial" w:hAnsi="Arial" w:cs="Arial"/>
                <w:snapToGrid w:val="0"/>
                <w:sz w:val="22"/>
                <w:szCs w:val="22"/>
              </w:rPr>
              <w:lastRenderedPageBreak/>
              <w:t>vykázat při podání první Zprávy o</w:t>
            </w:r>
            <w:r w:rsidR="00803BAC" w:rsidRPr="00D1013C">
              <w:rPr>
                <w:rFonts w:ascii="Arial" w:hAnsi="Arial" w:cs="Arial"/>
                <w:snapToGrid w:val="0"/>
                <w:sz w:val="22"/>
                <w:szCs w:val="22"/>
              </w:rPr>
              <w:t> </w:t>
            </w:r>
            <w:r w:rsidRPr="00D1013C">
              <w:rPr>
                <w:rFonts w:ascii="Arial" w:hAnsi="Arial" w:cs="Arial"/>
                <w:snapToGrid w:val="0"/>
                <w:sz w:val="22"/>
                <w:szCs w:val="22"/>
              </w:rPr>
              <w:t>udržitelnosti projektu.</w:t>
            </w:r>
            <w:r w:rsidRPr="00E2039B">
              <w:rPr>
                <w:rFonts w:ascii="Arial" w:hAnsi="Arial" w:cs="Arial"/>
                <w:snapToGrid w:val="0"/>
                <w:sz w:val="22"/>
                <w:szCs w:val="22"/>
              </w:rPr>
              <w:t xml:space="preserve">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EDE2CDF" w14:textId="3E72B89A"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908 101 - Počet podpořených muzeí</w:t>
            </w:r>
          </w:p>
          <w:p w14:paraId="5220BA2C" w14:textId="18F6FC91"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907 030 - Počet nově zpřístupněných a zefektivněných podsbírek a fondů</w:t>
            </w:r>
          </w:p>
          <w:p w14:paraId="086108CF" w14:textId="2804E3AE" w:rsid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323 000 - Snížení konečné spotřeby energie u podpořených subjektů</w:t>
            </w:r>
          </w:p>
          <w:p w14:paraId="5E9F59EF" w14:textId="03F5AB96"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 xml:space="preserve">910 052 - Počet návštěvníků podpořených lokalit v oblasti kultury a cestovního ruchu </w:t>
            </w:r>
          </w:p>
          <w:p w14:paraId="56AB7499" w14:textId="77777777" w:rsidR="003051DF" w:rsidRDefault="003051DF" w:rsidP="003051DF">
            <w:pPr>
              <w:spacing w:before="120" w:after="120" w:line="271" w:lineRule="auto"/>
              <w:ind w:right="-2"/>
              <w:jc w:val="both"/>
              <w:rPr>
                <w:rFonts w:ascii="Arial" w:hAnsi="Arial" w:cs="Arial"/>
                <w:snapToGrid w:val="0"/>
                <w:sz w:val="22"/>
                <w:szCs w:val="22"/>
              </w:rPr>
            </w:pPr>
          </w:p>
          <w:p w14:paraId="5001E994" w14:textId="45E3FE9C" w:rsidR="009132E6" w:rsidRPr="003051DF" w:rsidRDefault="009132E6" w:rsidP="003051DF">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552F743"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U</w:t>
            </w:r>
            <w:r w:rsidR="000C678D" w:rsidRPr="003051DF">
              <w:rPr>
                <w:rFonts w:ascii="Arial" w:hAnsi="Arial" w:cs="Arial"/>
                <w:snapToGrid w:val="0"/>
                <w:sz w:val="22"/>
                <w:szCs w:val="22"/>
                <w:lang w:eastAsia="zh-CN" w:bidi="ar"/>
              </w:rPr>
              <w:t xml:space="preserve"> </w:t>
            </w:r>
            <w:r w:rsidR="00866C89" w:rsidRPr="003051DF">
              <w:rPr>
                <w:rFonts w:ascii="Arial" w:hAnsi="Arial" w:cs="Arial"/>
                <w:snapToGrid w:val="0"/>
                <w:sz w:val="22"/>
                <w:szCs w:val="22"/>
                <w:lang w:eastAsia="zh-CN" w:bidi="ar"/>
              </w:rPr>
              <w:t>indikátorů</w:t>
            </w:r>
            <w:r w:rsidRPr="003051DF">
              <w:rPr>
                <w:rFonts w:ascii="Arial" w:hAnsi="Arial" w:cs="Arial"/>
                <w:snapToGrid w:val="0"/>
                <w:sz w:val="22"/>
                <w:szCs w:val="22"/>
                <w:lang w:eastAsia="zh-CN" w:bidi="ar"/>
              </w:rPr>
              <w:t xml:space="preserve"> bez stanoveného tolerančního pásma (indikátor</w:t>
            </w:r>
            <w:r w:rsidR="00866C89" w:rsidRPr="003051DF">
              <w:rPr>
                <w:rFonts w:ascii="Arial" w:hAnsi="Arial" w:cs="Arial"/>
                <w:snapToGrid w:val="0"/>
                <w:sz w:val="22"/>
                <w:szCs w:val="22"/>
                <w:lang w:eastAsia="zh-CN" w:bidi="ar"/>
              </w:rPr>
              <w:t xml:space="preserve"> </w:t>
            </w:r>
            <w:r w:rsidR="009132E6" w:rsidRPr="003051DF">
              <w:rPr>
                <w:rFonts w:ascii="Arial" w:hAnsi="Arial" w:cs="Arial"/>
                <w:i/>
                <w:iCs/>
                <w:snapToGrid w:val="0"/>
                <w:sz w:val="22"/>
                <w:szCs w:val="22"/>
                <w:lang w:eastAsia="zh-CN" w:bidi="ar"/>
              </w:rPr>
              <w:t>I.</w:t>
            </w:r>
            <w:r w:rsidR="00154836" w:rsidRPr="003051DF">
              <w:rPr>
                <w:rFonts w:ascii="Arial" w:hAnsi="Arial" w:cs="Arial"/>
                <w:i/>
                <w:iCs/>
                <w:snapToGrid w:val="0"/>
                <w:sz w:val="22"/>
                <w:szCs w:val="22"/>
                <w:lang w:eastAsia="zh-CN" w:bidi="ar"/>
              </w:rPr>
              <w:t xml:space="preserve"> a II.</w:t>
            </w:r>
            <w:r w:rsidRPr="003051DF">
              <w:rPr>
                <w:rFonts w:ascii="Arial" w:hAnsi="Arial" w:cs="Arial"/>
                <w:snapToGrid w:val="0"/>
                <w:sz w:val="22"/>
                <w:szCs w:val="22"/>
                <w:lang w:eastAsia="zh-CN" w:bidi="ar"/>
              </w:rPr>
              <w:t>) bude stanovena finanční oprava</w:t>
            </w:r>
            <w:r>
              <w:rPr>
                <w:rFonts w:ascii="Arial" w:hAnsi="Arial" w:cs="Arial"/>
                <w:snapToGrid w:val="0"/>
                <w:sz w:val="22"/>
                <w:szCs w:val="22"/>
                <w:lang w:eastAsia="zh-CN" w:bidi="ar"/>
              </w:rPr>
              <w:t xml:space="preserve">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 xml:space="preserve">dosaženou </w:t>
            </w:r>
            <w:r w:rsidRPr="000C678D">
              <w:rPr>
                <w:rFonts w:ascii="Arial" w:hAnsi="Arial" w:cs="Arial"/>
                <w:snapToGrid w:val="0"/>
                <w:sz w:val="22"/>
                <w:szCs w:val="22"/>
                <w:lang w:eastAsia="zh-CN" w:bidi="ar"/>
              </w:rPr>
              <w:lastRenderedPageBreak/>
              <w:t>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1F595D20" w14:textId="59B24ACE" w:rsidR="00477071" w:rsidRPr="003051DF" w:rsidRDefault="00477071" w:rsidP="003051DF">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indikátoru</w:t>
            </w:r>
            <w:r w:rsidR="009132E6"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v případě, kdy nedojde k naplnění cílové hodnoty u </w:t>
            </w:r>
            <w:r w:rsidR="00502AD2" w:rsidRPr="003051DF">
              <w:rPr>
                <w:rFonts w:ascii="Arial" w:hAnsi="Arial" w:cs="Arial"/>
                <w:snapToGrid w:val="0"/>
                <w:sz w:val="22"/>
                <w:szCs w:val="22"/>
                <w:lang w:eastAsia="zh-CN" w:bidi="ar"/>
              </w:rPr>
              <w:t>indikátoru</w:t>
            </w:r>
            <w:r w:rsidRPr="003051DF">
              <w:rPr>
                <w:rFonts w:ascii="Arial" w:hAnsi="Arial" w:cs="Arial"/>
                <w:snapToGrid w:val="0"/>
                <w:sz w:val="22"/>
                <w:szCs w:val="22"/>
                <w:lang w:eastAsia="zh-CN" w:bidi="ar"/>
              </w:rPr>
              <w:t>:</w:t>
            </w:r>
            <w:r w:rsidR="009132E6" w:rsidRPr="003051DF">
              <w:rPr>
                <w:rFonts w:ascii="Arial" w:hAnsi="Arial" w:cs="Arial"/>
                <w:snapToGrid w:val="0"/>
                <w:sz w:val="22"/>
                <w:szCs w:val="22"/>
              </w:rPr>
              <w:t xml:space="preserve"> </w:t>
            </w:r>
          </w:p>
          <w:p w14:paraId="10DDBE7F" w14:textId="1A010F8E" w:rsidR="00E2039B" w:rsidRPr="003051DF" w:rsidRDefault="003051DF" w:rsidP="00177689">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051DF">
              <w:rPr>
                <w:rFonts w:ascii="Arial" w:hAnsi="Arial" w:cs="Arial"/>
                <w:i/>
                <w:iCs/>
                <w:snapToGrid w:val="0"/>
                <w:sz w:val="22"/>
                <w:szCs w:val="22"/>
                <w:lang w:eastAsia="zh-CN" w:bidi="ar"/>
              </w:rPr>
              <w:t>III</w:t>
            </w:r>
            <w:r w:rsidR="00E2039B" w:rsidRPr="003051DF">
              <w:rPr>
                <w:rFonts w:ascii="Arial" w:hAnsi="Arial" w:cs="Arial"/>
                <w:i/>
                <w:iCs/>
                <w:snapToGrid w:val="0"/>
                <w:sz w:val="22"/>
                <w:szCs w:val="22"/>
                <w:lang w:eastAsia="zh-CN" w:bidi="ar"/>
              </w:rPr>
              <w:t>.</w:t>
            </w:r>
            <w:r w:rsidR="00E2039B" w:rsidRPr="003051DF">
              <w:rPr>
                <w:rFonts w:ascii="Arial" w:hAnsi="Arial" w:cs="Arial"/>
                <w:snapToGrid w:val="0"/>
                <w:sz w:val="22"/>
                <w:szCs w:val="22"/>
                <w:lang w:eastAsia="zh-CN" w:bidi="ar"/>
              </w:rPr>
              <w:t xml:space="preserve"> na 95 % a více z rozdílu mezi výchozí a cílovou hodnotou,</w:t>
            </w:r>
          </w:p>
          <w:p w14:paraId="42565DE8" w14:textId="7AEA85F9" w:rsidR="00477071" w:rsidRPr="003051DF" w:rsidRDefault="003051DF"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051DF">
              <w:rPr>
                <w:rFonts w:ascii="Arial" w:hAnsi="Arial" w:cs="Arial"/>
                <w:i/>
                <w:iCs/>
                <w:snapToGrid w:val="0"/>
                <w:sz w:val="22"/>
                <w:szCs w:val="22"/>
                <w:lang w:eastAsia="zh-CN" w:bidi="ar"/>
              </w:rPr>
              <w:t>IV</w:t>
            </w:r>
            <w:r w:rsidR="00477071" w:rsidRPr="003051DF">
              <w:rPr>
                <w:rFonts w:ascii="Arial" w:eastAsiaTheme="minorEastAsia" w:hAnsi="Arial" w:cs="Arial"/>
                <w:i/>
                <w:iCs/>
                <w:snapToGrid w:val="0"/>
                <w:sz w:val="22"/>
                <w:szCs w:val="22"/>
                <w:lang w:eastAsia="zh-CN" w:bidi="ar"/>
              </w:rPr>
              <w:t xml:space="preserve">. </w:t>
            </w:r>
            <w:r w:rsidR="00477071" w:rsidRPr="003051DF">
              <w:rPr>
                <w:rFonts w:ascii="Arial" w:eastAsiaTheme="minorEastAsia" w:hAnsi="Arial" w:cs="Arial"/>
                <w:snapToGrid w:val="0"/>
                <w:sz w:val="22"/>
                <w:szCs w:val="22"/>
                <w:lang w:eastAsia="zh-CN" w:bidi="ar"/>
              </w:rPr>
              <w:t xml:space="preserve">za období </w:t>
            </w:r>
            <w:r w:rsidR="00477071" w:rsidRPr="003051DF">
              <w:rPr>
                <w:rFonts w:ascii="Arial" w:eastAsiaTheme="minorEastAsia" w:hAnsi="Arial" w:cs="Arial"/>
                <w:sz w:val="22"/>
                <w:szCs w:val="22"/>
              </w:rPr>
              <w:t>prvního roku udržitelnosti</w:t>
            </w:r>
            <w:r w:rsidR="00477071" w:rsidRPr="003051DF">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3051DF">
              <w:rPr>
                <w:rFonts w:ascii="Arial" w:hAnsi="Arial" w:cs="Arial"/>
                <w:snapToGrid w:val="0"/>
                <w:sz w:val="22"/>
                <w:szCs w:val="22"/>
              </w:rPr>
              <w:t>Překročení</w:t>
            </w:r>
            <w:r w:rsidR="00502AD2" w:rsidRPr="003051DF">
              <w:rPr>
                <w:rStyle w:val="Znakapoznpodarou"/>
                <w:rFonts w:ascii="Arial" w:hAnsi="Arial" w:cs="Arial"/>
                <w:snapToGrid w:val="0"/>
                <w:sz w:val="22"/>
                <w:szCs w:val="22"/>
              </w:rPr>
              <w:footnoteReference w:id="16"/>
            </w:r>
            <w:r w:rsidRPr="003051DF">
              <w:rPr>
                <w:rFonts w:ascii="Arial" w:hAnsi="Arial" w:cs="Arial"/>
                <w:snapToGrid w:val="0"/>
                <w:sz w:val="22"/>
                <w:szCs w:val="22"/>
              </w:rPr>
              <w:t xml:space="preserve"> cílové hodnoty indikátorů nepodléhá finanční opravě</w:t>
            </w:r>
            <w:r w:rsidR="00171053" w:rsidRPr="003051DF">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51DF">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3051DF"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 xml:space="preserve">Příjemce je povinen v době udržitelnosti </w:t>
            </w:r>
            <w:r w:rsidR="00477071" w:rsidRPr="003051DF">
              <w:rPr>
                <w:rFonts w:ascii="Arial" w:hAnsi="Arial" w:cs="Arial"/>
                <w:snapToGrid w:val="0"/>
                <w:sz w:val="22"/>
                <w:szCs w:val="22"/>
              </w:rPr>
              <w:t xml:space="preserve">přinejmenším zachovat výši uvedených </w:t>
            </w:r>
            <w:r w:rsidRPr="003051DF">
              <w:rPr>
                <w:rFonts w:ascii="Arial" w:hAnsi="Arial" w:cs="Arial"/>
                <w:snapToGrid w:val="0"/>
                <w:sz w:val="22"/>
                <w:szCs w:val="22"/>
              </w:rPr>
              <w:t>indikátor</w:t>
            </w:r>
            <w:r w:rsidR="00477071" w:rsidRPr="003051DF">
              <w:rPr>
                <w:rFonts w:ascii="Arial" w:hAnsi="Arial" w:cs="Arial"/>
                <w:snapToGrid w:val="0"/>
                <w:sz w:val="22"/>
                <w:szCs w:val="22"/>
              </w:rPr>
              <w:t>ů dosaženou</w:t>
            </w:r>
            <w:r w:rsidR="00502AD2" w:rsidRPr="003051DF">
              <w:rPr>
                <w:rFonts w:ascii="Arial" w:hAnsi="Arial" w:cs="Arial"/>
                <w:snapToGrid w:val="0"/>
                <w:sz w:val="22"/>
                <w:szCs w:val="22"/>
              </w:rPr>
              <w:t xml:space="preserve"> k Rozhodnému datu</w:t>
            </w:r>
            <w:r w:rsidRPr="003051DF">
              <w:rPr>
                <w:rFonts w:ascii="Arial" w:hAnsi="Arial" w:cs="Arial"/>
                <w:snapToGrid w:val="0"/>
                <w:sz w:val="22"/>
                <w:szCs w:val="22"/>
              </w:rPr>
              <w:t>.</w:t>
            </w:r>
            <w:r w:rsidR="00477071" w:rsidRPr="003051DF">
              <w:rPr>
                <w:rStyle w:val="Znakapoznpodarou"/>
                <w:rFonts w:ascii="Arial" w:hAnsi="Arial" w:cs="Arial"/>
                <w:snapToGrid w:val="0"/>
                <w:sz w:val="22"/>
                <w:szCs w:val="22"/>
              </w:rPr>
              <w:footnoteReference w:id="17"/>
            </w:r>
          </w:p>
          <w:p w14:paraId="14AB43D3" w14:textId="77777777" w:rsidR="00277403" w:rsidRPr="003051DF" w:rsidRDefault="00277403" w:rsidP="00277403">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Indikátory:</w:t>
            </w:r>
          </w:p>
          <w:p w14:paraId="79FB76DC"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908 101 - Počet podpořených muzeí</w:t>
            </w:r>
          </w:p>
          <w:p w14:paraId="3F0BDDEB"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907 030 - Počet nově zpřístupněných a zefektivněných podsbírek a fondů</w:t>
            </w:r>
          </w:p>
          <w:p w14:paraId="454D4DEC"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323 000 - Snížení konečné spotřeby energie u podpořených subjektů</w:t>
            </w:r>
          </w:p>
          <w:p w14:paraId="41B33080"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 xml:space="preserve">910 052 - Počet návštěvníků podpořených lokalit v oblasti kultury a cestovního ruchu </w:t>
            </w:r>
          </w:p>
          <w:p w14:paraId="2BA0D56F" w14:textId="10CC7412" w:rsidR="009132E6" w:rsidRPr="003051DF"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3051DF" w:rsidRDefault="00FB1195" w:rsidP="0042247B">
            <w:pPr>
              <w:spacing w:before="120" w:after="120" w:line="271" w:lineRule="auto"/>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Výše f</w:t>
            </w:r>
            <w:r w:rsidR="009132E6" w:rsidRPr="003051DF">
              <w:rPr>
                <w:rFonts w:ascii="Arial" w:hAnsi="Arial" w:cs="Arial"/>
                <w:snapToGrid w:val="0"/>
                <w:sz w:val="22"/>
                <w:szCs w:val="22"/>
                <w:lang w:eastAsia="zh-CN" w:bidi="ar"/>
              </w:rPr>
              <w:t>inanční oprav</w:t>
            </w:r>
            <w:r w:rsidRPr="003051DF">
              <w:rPr>
                <w:rFonts w:ascii="Arial" w:hAnsi="Arial" w:cs="Arial"/>
                <w:snapToGrid w:val="0"/>
                <w:sz w:val="22"/>
                <w:szCs w:val="22"/>
                <w:lang w:eastAsia="zh-CN" w:bidi="ar"/>
              </w:rPr>
              <w:t>y při neudržení dosažené hodnoty indikátorů k Rozhodnému datu</w:t>
            </w:r>
            <w:r w:rsidR="009132E6" w:rsidRPr="003051DF">
              <w:rPr>
                <w:rFonts w:ascii="Arial" w:hAnsi="Arial" w:cs="Arial"/>
                <w:snapToGrid w:val="0"/>
                <w:sz w:val="22"/>
                <w:szCs w:val="22"/>
                <w:lang w:eastAsia="zh-CN" w:bidi="ar"/>
              </w:rPr>
              <w:t xml:space="preserve"> bude vyčíslena v rozmezí 0–100 %</w:t>
            </w:r>
            <w:r w:rsidRPr="003051DF">
              <w:rPr>
                <w:rFonts w:ascii="Arial" w:hAnsi="Arial" w:cs="Arial"/>
                <w:snapToGrid w:val="0"/>
                <w:sz w:val="22"/>
                <w:szCs w:val="22"/>
                <w:lang w:eastAsia="zh-CN" w:bidi="ar"/>
              </w:rPr>
              <w:t>.</w:t>
            </w:r>
            <w:r w:rsidR="009132E6"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K</w:t>
            </w:r>
            <w:r w:rsidR="009132E6" w:rsidRPr="003051DF">
              <w:rPr>
                <w:rFonts w:ascii="Arial" w:hAnsi="Arial" w:cs="Arial"/>
                <w:snapToGrid w:val="0"/>
                <w:sz w:val="22"/>
                <w:szCs w:val="22"/>
                <w:lang w:eastAsia="zh-CN" w:bidi="ar"/>
              </w:rPr>
              <w:t xml:space="preserve">onkrétní výše </w:t>
            </w:r>
            <w:r w:rsidRPr="003051DF">
              <w:rPr>
                <w:rFonts w:ascii="Arial" w:hAnsi="Arial" w:cs="Arial"/>
                <w:snapToGrid w:val="0"/>
                <w:sz w:val="22"/>
                <w:szCs w:val="22"/>
                <w:lang w:eastAsia="zh-CN" w:bidi="ar"/>
              </w:rPr>
              <w:t>je stanovena podle následujících pravidel</w:t>
            </w:r>
            <w:r w:rsidR="009132E6" w:rsidRPr="003051DF">
              <w:rPr>
                <w:rFonts w:ascii="Arial" w:hAnsi="Arial" w:cs="Arial"/>
                <w:snapToGrid w:val="0"/>
                <w:sz w:val="22"/>
                <w:szCs w:val="22"/>
                <w:lang w:eastAsia="zh-CN" w:bidi="ar"/>
              </w:rPr>
              <w:t>:</w:t>
            </w:r>
          </w:p>
          <w:p w14:paraId="65BB193C" w14:textId="6F198005" w:rsidR="009132E6" w:rsidRPr="003051DF"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U</w:t>
            </w:r>
            <w:r w:rsidR="00351B32" w:rsidRPr="003051DF">
              <w:rPr>
                <w:rFonts w:ascii="Arial" w:hAnsi="Arial" w:cs="Arial"/>
                <w:snapToGrid w:val="0"/>
                <w:sz w:val="22"/>
                <w:szCs w:val="22"/>
                <w:lang w:eastAsia="zh-CN" w:bidi="ar"/>
              </w:rPr>
              <w:t xml:space="preserve"> indikátorů</w:t>
            </w:r>
            <w:r w:rsidRPr="003051DF">
              <w:rPr>
                <w:rFonts w:ascii="Arial" w:hAnsi="Arial" w:cs="Arial"/>
                <w:snapToGrid w:val="0"/>
                <w:sz w:val="22"/>
                <w:szCs w:val="22"/>
                <w:lang w:eastAsia="zh-CN" w:bidi="ar"/>
              </w:rPr>
              <w:t>, u kterých došlo k aplikaci finanční opravy podle bodu 6</w:t>
            </w:r>
            <w:r w:rsidR="00E2039B" w:rsidRPr="003051DF">
              <w:rPr>
                <w:rFonts w:ascii="Arial" w:hAnsi="Arial" w:cs="Arial"/>
                <w:snapToGrid w:val="0"/>
                <w:sz w:val="22"/>
                <w:szCs w:val="22"/>
                <w:lang w:eastAsia="zh-CN" w:bidi="ar"/>
              </w:rPr>
              <w:t xml:space="preserve"> (vyjma indikátoru </w:t>
            </w:r>
            <w:r w:rsidR="003051DF" w:rsidRPr="003051DF">
              <w:rPr>
                <w:rFonts w:ascii="Arial" w:hAnsi="Arial" w:cs="Arial"/>
                <w:i/>
                <w:iCs/>
                <w:snapToGrid w:val="0"/>
                <w:sz w:val="22"/>
                <w:szCs w:val="22"/>
                <w:lang w:eastAsia="zh-CN" w:bidi="ar"/>
              </w:rPr>
              <w:t>IV.</w:t>
            </w:r>
            <w:r w:rsidR="00E2039B" w:rsidRPr="003051DF">
              <w:rPr>
                <w:rFonts w:ascii="Arial" w:hAnsi="Arial" w:cs="Arial"/>
                <w:snapToGrid w:val="0"/>
                <w:sz w:val="22"/>
                <w:szCs w:val="22"/>
                <w:lang w:eastAsia="zh-CN" w:bidi="ar"/>
              </w:rPr>
              <w:t>)</w:t>
            </w:r>
            <w:r w:rsidRPr="003051DF">
              <w:rPr>
                <w:rFonts w:ascii="Arial" w:hAnsi="Arial" w:cs="Arial"/>
                <w:snapToGrid w:val="0"/>
                <w:sz w:val="22"/>
                <w:szCs w:val="22"/>
                <w:lang w:eastAsia="zh-CN" w:bidi="ar"/>
              </w:rPr>
              <w:t xml:space="preserve"> a u indikátorů bez stanoveného tolerančního pásma</w:t>
            </w:r>
            <w:r w:rsidR="00351B32"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(indikátor </w:t>
            </w:r>
            <w:r w:rsidR="009132E6" w:rsidRPr="003051DF">
              <w:rPr>
                <w:rFonts w:ascii="Arial" w:hAnsi="Arial" w:cs="Arial"/>
                <w:i/>
                <w:iCs/>
                <w:snapToGrid w:val="0"/>
                <w:sz w:val="22"/>
                <w:szCs w:val="22"/>
                <w:lang w:eastAsia="zh-CN" w:bidi="ar"/>
              </w:rPr>
              <w:t>I.</w:t>
            </w:r>
            <w:r w:rsidR="00E2039B" w:rsidRPr="003051DF">
              <w:rPr>
                <w:rFonts w:ascii="Arial" w:hAnsi="Arial" w:cs="Arial"/>
                <w:i/>
                <w:iCs/>
                <w:snapToGrid w:val="0"/>
                <w:sz w:val="22"/>
                <w:szCs w:val="22"/>
                <w:lang w:eastAsia="zh-CN" w:bidi="ar"/>
              </w:rPr>
              <w:t xml:space="preserve"> a II</w:t>
            </w:r>
            <w:r w:rsidR="00154836" w:rsidRPr="003051DF">
              <w:rPr>
                <w:rFonts w:ascii="Arial" w:hAnsi="Arial" w:cs="Arial"/>
                <w:i/>
                <w:iCs/>
                <w:snapToGrid w:val="0"/>
                <w:sz w:val="22"/>
                <w:szCs w:val="22"/>
                <w:lang w:eastAsia="zh-CN" w:bidi="ar"/>
              </w:rPr>
              <w:t>.</w:t>
            </w:r>
            <w:r w:rsidRPr="003051DF">
              <w:rPr>
                <w:rFonts w:ascii="Arial" w:hAnsi="Arial" w:cs="Arial"/>
                <w:snapToGrid w:val="0"/>
                <w:sz w:val="22"/>
                <w:szCs w:val="22"/>
                <w:lang w:eastAsia="zh-CN" w:bidi="ar"/>
              </w:rPr>
              <w:t>)</w:t>
            </w:r>
            <w:r w:rsidR="00A25C97" w:rsidRPr="003051DF">
              <w:rPr>
                <w:rFonts w:ascii="Arial" w:hAnsi="Arial" w:cs="Arial"/>
                <w:snapToGrid w:val="0"/>
                <w:sz w:val="22"/>
                <w:szCs w:val="22"/>
                <w:lang w:eastAsia="zh-CN" w:bidi="ar"/>
              </w:rPr>
              <w:t>,</w:t>
            </w:r>
            <w:r w:rsidRPr="003051DF">
              <w:rPr>
                <w:rFonts w:ascii="Arial" w:hAnsi="Arial" w:cs="Arial"/>
                <w:snapToGrid w:val="0"/>
                <w:sz w:val="22"/>
                <w:szCs w:val="22"/>
                <w:lang w:eastAsia="zh-CN" w:bidi="ar"/>
              </w:rPr>
              <w:t xml:space="preserve"> bude stanovena finanční oprava</w:t>
            </w:r>
            <w:r w:rsidR="009132E6" w:rsidRPr="003051DF">
              <w:rPr>
                <w:rFonts w:ascii="Arial" w:hAnsi="Arial" w:cs="Arial"/>
                <w:snapToGrid w:val="0"/>
                <w:sz w:val="22"/>
                <w:szCs w:val="22"/>
                <w:lang w:eastAsia="zh-CN" w:bidi="ar"/>
              </w:rPr>
              <w:t xml:space="preserve"> v poměrné výši zohledňující </w:t>
            </w:r>
            <w:r w:rsidRPr="003051DF">
              <w:rPr>
                <w:rFonts w:ascii="Arial" w:hAnsi="Arial" w:cs="Arial"/>
                <w:snapToGrid w:val="0"/>
                <w:sz w:val="22"/>
                <w:szCs w:val="22"/>
                <w:lang w:eastAsia="zh-CN" w:bidi="ar"/>
              </w:rPr>
              <w:t>skutečně udrženou hodnotu indikátoru</w:t>
            </w:r>
            <w:r w:rsidRPr="003051DF" w:rsidDel="00803BAC">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a</w:t>
            </w:r>
            <w:r w:rsidR="00A25C97" w:rsidRPr="003051DF">
              <w:rPr>
                <w:rFonts w:ascii="Arial" w:hAnsi="Arial" w:cs="Arial"/>
                <w:snapToGrid w:val="0"/>
                <w:sz w:val="22"/>
                <w:szCs w:val="22"/>
                <w:lang w:eastAsia="zh-CN" w:bidi="ar"/>
              </w:rPr>
              <w:t> </w:t>
            </w:r>
            <w:r w:rsidR="00803BAC" w:rsidRPr="003051DF">
              <w:rPr>
                <w:rFonts w:ascii="Arial" w:hAnsi="Arial" w:cs="Arial"/>
                <w:snapToGrid w:val="0"/>
                <w:sz w:val="22"/>
                <w:szCs w:val="22"/>
                <w:lang w:eastAsia="zh-CN" w:bidi="ar"/>
              </w:rPr>
              <w:t xml:space="preserve">dosaženou </w:t>
            </w:r>
            <w:r w:rsidR="009132E6" w:rsidRPr="003051DF">
              <w:rPr>
                <w:rFonts w:ascii="Arial" w:hAnsi="Arial" w:cs="Arial"/>
                <w:snapToGrid w:val="0"/>
                <w:sz w:val="22"/>
                <w:szCs w:val="22"/>
                <w:lang w:eastAsia="zh-CN" w:bidi="ar"/>
              </w:rPr>
              <w:t xml:space="preserve">hodnotu indikátoru </w:t>
            </w:r>
            <w:r w:rsidR="00502AD2" w:rsidRPr="003051DF">
              <w:rPr>
                <w:rFonts w:ascii="Arial" w:hAnsi="Arial" w:cs="Arial"/>
                <w:snapToGrid w:val="0"/>
                <w:sz w:val="22"/>
                <w:szCs w:val="22"/>
                <w:lang w:eastAsia="zh-CN" w:bidi="ar"/>
              </w:rPr>
              <w:t>k Rozhodnému datu</w:t>
            </w:r>
            <w:r w:rsidRPr="003051DF">
              <w:rPr>
                <w:rFonts w:ascii="Arial" w:hAnsi="Arial" w:cs="Arial"/>
                <w:snapToGrid w:val="0"/>
                <w:sz w:val="22"/>
                <w:szCs w:val="22"/>
                <w:lang w:eastAsia="zh-CN" w:bidi="ar"/>
              </w:rPr>
              <w:t>.</w:t>
            </w:r>
            <w:r w:rsidR="009132E6" w:rsidRPr="003051DF">
              <w:rPr>
                <w:rFonts w:ascii="Arial" w:hAnsi="Arial" w:cs="Arial"/>
                <w:snapToGrid w:val="0"/>
                <w:sz w:val="22"/>
                <w:szCs w:val="22"/>
                <w:lang w:eastAsia="zh-CN" w:bidi="ar"/>
              </w:rPr>
              <w:t> </w:t>
            </w:r>
          </w:p>
          <w:p w14:paraId="55C40FDA" w14:textId="16204004" w:rsidR="009132E6" w:rsidRPr="003051DF"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V ostatních případech bude stanovena finanční oprava</w:t>
            </w:r>
            <w:r w:rsidR="009132E6" w:rsidRPr="003051DF">
              <w:rPr>
                <w:rFonts w:ascii="Arial" w:hAnsi="Arial" w:cs="Arial"/>
                <w:snapToGrid w:val="0"/>
                <w:sz w:val="22"/>
                <w:szCs w:val="22"/>
                <w:lang w:eastAsia="zh-CN" w:bidi="ar"/>
              </w:rPr>
              <w:t xml:space="preserve"> v poměrné výši zohledňující </w:t>
            </w:r>
            <w:r w:rsidRPr="003051DF">
              <w:rPr>
                <w:rFonts w:ascii="Arial" w:hAnsi="Arial" w:cs="Arial"/>
                <w:snapToGrid w:val="0"/>
                <w:sz w:val="22"/>
                <w:szCs w:val="22"/>
                <w:lang w:eastAsia="zh-CN" w:bidi="ar"/>
              </w:rPr>
              <w:t>skutečně udrženou hodnotu indikátoru</w:t>
            </w:r>
            <w:r w:rsidRPr="003051DF" w:rsidDel="00803BAC">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a </w:t>
            </w:r>
            <w:r w:rsidR="009132E6" w:rsidRPr="003051DF">
              <w:rPr>
                <w:rFonts w:ascii="Arial" w:hAnsi="Arial" w:cs="Arial"/>
                <w:snapToGrid w:val="0"/>
                <w:sz w:val="22"/>
                <w:szCs w:val="22"/>
                <w:lang w:eastAsia="zh-CN" w:bidi="ar"/>
              </w:rPr>
              <w:t>minimální hranic</w:t>
            </w:r>
            <w:r w:rsidR="00502AD2" w:rsidRPr="003051DF">
              <w:rPr>
                <w:rFonts w:ascii="Arial" w:hAnsi="Arial" w:cs="Arial"/>
                <w:snapToGrid w:val="0"/>
                <w:sz w:val="22"/>
                <w:szCs w:val="22"/>
                <w:lang w:eastAsia="zh-CN" w:bidi="ar"/>
              </w:rPr>
              <w:t>i</w:t>
            </w:r>
            <w:r w:rsidR="009132E6" w:rsidRPr="003051DF">
              <w:rPr>
                <w:rFonts w:ascii="Arial" w:hAnsi="Arial" w:cs="Arial"/>
                <w:snapToGrid w:val="0"/>
                <w:sz w:val="22"/>
                <w:szCs w:val="22"/>
                <w:lang w:eastAsia="zh-CN" w:bidi="ar"/>
              </w:rPr>
              <w:t xml:space="preserve"> tolerančního pásma </w:t>
            </w:r>
            <w:r w:rsidR="00502AD2" w:rsidRPr="003051DF">
              <w:rPr>
                <w:rFonts w:ascii="Arial" w:hAnsi="Arial" w:cs="Arial"/>
                <w:snapToGrid w:val="0"/>
                <w:sz w:val="22"/>
                <w:szCs w:val="22"/>
                <w:lang w:eastAsia="zh-CN" w:bidi="ar"/>
              </w:rPr>
              <w:t>indikátoru</w:t>
            </w:r>
            <w:r w:rsidRPr="003051DF">
              <w:rPr>
                <w:rFonts w:ascii="Arial" w:hAnsi="Arial" w:cs="Arial"/>
                <w:snapToGrid w:val="0"/>
                <w:sz w:val="22"/>
                <w:szCs w:val="22"/>
                <w:lang w:eastAsia="zh-CN" w:bidi="ar"/>
              </w:rPr>
              <w:t xml:space="preserve"> v případ</w:t>
            </w:r>
            <w:r w:rsidR="005C6470" w:rsidRPr="003051DF">
              <w:rPr>
                <w:rFonts w:ascii="Arial" w:hAnsi="Arial" w:cs="Arial"/>
                <w:snapToGrid w:val="0"/>
                <w:sz w:val="22"/>
                <w:szCs w:val="22"/>
                <w:lang w:eastAsia="zh-CN" w:bidi="ar"/>
              </w:rPr>
              <w:t>ě</w:t>
            </w:r>
            <w:r w:rsidRPr="003051DF">
              <w:rPr>
                <w:rFonts w:ascii="Arial" w:hAnsi="Arial" w:cs="Arial"/>
                <w:snapToGrid w:val="0"/>
                <w:sz w:val="22"/>
                <w:szCs w:val="22"/>
                <w:lang w:eastAsia="zh-CN" w:bidi="ar"/>
              </w:rPr>
              <w:t>, kdy nedojde k udržení u indikátoru:</w:t>
            </w:r>
            <w:r w:rsidR="009132E6" w:rsidRPr="003051DF">
              <w:rPr>
                <w:rFonts w:ascii="Arial" w:hAnsi="Arial" w:cs="Arial"/>
                <w:snapToGrid w:val="0"/>
                <w:sz w:val="22"/>
                <w:szCs w:val="22"/>
                <w:lang w:eastAsia="zh-CN" w:bidi="ar"/>
              </w:rPr>
              <w:t xml:space="preserve"> </w:t>
            </w:r>
          </w:p>
          <w:p w14:paraId="0C76AFA9" w14:textId="3FBF6352" w:rsidR="00154836" w:rsidRPr="003051DF" w:rsidRDefault="003051DF" w:rsidP="00177689">
            <w:pPr>
              <w:numPr>
                <w:ilvl w:val="0"/>
                <w:numId w:val="16"/>
              </w:numPr>
              <w:spacing w:before="120" w:after="120" w:line="271" w:lineRule="auto"/>
              <w:ind w:left="601" w:hanging="283"/>
              <w:jc w:val="both"/>
              <w:rPr>
                <w:rFonts w:ascii="Arial" w:hAnsi="Arial" w:cs="Arial"/>
                <w:snapToGrid w:val="0"/>
                <w:sz w:val="22"/>
                <w:szCs w:val="22"/>
                <w:lang w:eastAsia="zh-CN" w:bidi="ar"/>
              </w:rPr>
            </w:pPr>
            <w:r w:rsidRPr="003051DF">
              <w:rPr>
                <w:rFonts w:ascii="Arial" w:hAnsi="Arial" w:cs="Arial"/>
                <w:i/>
                <w:iCs/>
                <w:snapToGrid w:val="0"/>
                <w:sz w:val="22"/>
                <w:szCs w:val="22"/>
                <w:lang w:eastAsia="zh-CN" w:bidi="ar"/>
              </w:rPr>
              <w:t>III.</w:t>
            </w:r>
            <w:r w:rsidR="00154836" w:rsidRPr="003051DF">
              <w:rPr>
                <w:rFonts w:ascii="Arial" w:hAnsi="Arial" w:cs="Arial"/>
                <w:snapToGrid w:val="0"/>
                <w:sz w:val="22"/>
                <w:szCs w:val="22"/>
                <w:lang w:eastAsia="zh-CN" w:bidi="ar"/>
              </w:rPr>
              <w:t xml:space="preserve"> na 95 % a více z rozdílu mezi výchozí a cílovou hodnotou,</w:t>
            </w:r>
          </w:p>
          <w:p w14:paraId="2FFC73FF" w14:textId="30D56934" w:rsidR="00FB1195" w:rsidRPr="003051DF" w:rsidRDefault="003051DF"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51DF">
              <w:rPr>
                <w:rFonts w:ascii="Arial" w:hAnsi="Arial" w:cs="Arial"/>
                <w:i/>
                <w:iCs/>
                <w:snapToGrid w:val="0"/>
                <w:sz w:val="22"/>
                <w:szCs w:val="22"/>
                <w:lang w:eastAsia="zh-CN" w:bidi="ar"/>
              </w:rPr>
              <w:t>IV</w:t>
            </w:r>
            <w:r w:rsidR="00FB1195" w:rsidRPr="003051DF">
              <w:rPr>
                <w:rFonts w:ascii="Arial" w:hAnsi="Arial" w:cs="Arial"/>
                <w:i/>
                <w:iCs/>
                <w:snapToGrid w:val="0"/>
                <w:sz w:val="22"/>
                <w:szCs w:val="22"/>
                <w:lang w:eastAsia="zh-CN" w:bidi="ar"/>
              </w:rPr>
              <w:t>.</w:t>
            </w:r>
            <w:r w:rsidR="00FB1195" w:rsidRPr="003051DF">
              <w:rPr>
                <w:rFonts w:ascii="Arial" w:hAnsi="Arial" w:cs="Arial"/>
                <w:snapToGrid w:val="0"/>
                <w:sz w:val="22"/>
                <w:szCs w:val="22"/>
                <w:lang w:eastAsia="zh-CN" w:bidi="ar"/>
              </w:rPr>
              <w:t xml:space="preserve"> na 70 % cílové hodnoty</w:t>
            </w:r>
            <w:r w:rsidR="00A25C97" w:rsidRPr="003051DF">
              <w:rPr>
                <w:rFonts w:ascii="Arial" w:hAnsi="Arial" w:cs="Arial"/>
                <w:snapToGrid w:val="0"/>
                <w:sz w:val="22"/>
                <w:szCs w:val="22"/>
                <w:lang w:eastAsia="zh-CN" w:bidi="ar"/>
              </w:rPr>
              <w:t xml:space="preserve"> a více</w:t>
            </w:r>
            <w:r w:rsidR="00FB1195" w:rsidRPr="003051DF">
              <w:rPr>
                <w:rFonts w:ascii="Arial" w:hAnsi="Arial" w:cs="Arial"/>
                <w:snapToGrid w:val="0"/>
                <w:sz w:val="22"/>
                <w:szCs w:val="22"/>
                <w:lang w:eastAsia="zh-CN" w:bidi="ar"/>
              </w:rPr>
              <w:t>.</w:t>
            </w:r>
          </w:p>
          <w:p w14:paraId="04411878" w14:textId="4322A8D1" w:rsidR="009132E6" w:rsidRPr="003051DF" w:rsidRDefault="009132E6" w:rsidP="0042247B">
            <w:pPr>
              <w:spacing w:before="120" w:after="120" w:line="271" w:lineRule="auto"/>
              <w:jc w:val="both"/>
              <w:rPr>
                <w:rFonts w:ascii="Arial" w:hAnsi="Arial" w:cs="Arial"/>
                <w:sz w:val="22"/>
                <w:szCs w:val="22"/>
              </w:rPr>
            </w:pPr>
            <w:r w:rsidRPr="003051DF">
              <w:rPr>
                <w:rFonts w:ascii="Arial" w:hAnsi="Arial" w:cs="Arial"/>
                <w:sz w:val="22"/>
                <w:szCs w:val="22"/>
                <w:lang w:eastAsia="zh-CN" w:bidi="ar"/>
              </w:rPr>
              <w:t>Do vzorce výpočtu bude promítnuta délka zkoumaného období a bude zohledněna délka doby, po kterou příjemce indikátory neudržel.</w:t>
            </w:r>
            <w:r w:rsidRPr="003051DF">
              <w:rPr>
                <w:rFonts w:ascii="Arial" w:hAnsi="Arial" w:cs="Arial"/>
                <w:sz w:val="22"/>
                <w:szCs w:val="22"/>
              </w:rPr>
              <w:t xml:space="preserve"> </w:t>
            </w:r>
          </w:p>
          <w:p w14:paraId="50547215" w14:textId="34550EB0" w:rsidR="009132E6" w:rsidRPr="003051DF" w:rsidRDefault="009132E6" w:rsidP="0042247B">
            <w:pPr>
              <w:spacing w:before="120" w:after="120" w:line="271" w:lineRule="auto"/>
              <w:jc w:val="both"/>
              <w:rPr>
                <w:rFonts w:ascii="Arial" w:hAnsi="Arial" w:cs="Arial"/>
                <w:snapToGrid w:val="0"/>
                <w:sz w:val="22"/>
                <w:szCs w:val="22"/>
              </w:rPr>
            </w:pPr>
            <w:r w:rsidRPr="003051DF">
              <w:rPr>
                <w:rFonts w:ascii="Arial" w:hAnsi="Arial" w:cs="Arial"/>
                <w:snapToGrid w:val="0"/>
                <w:sz w:val="22"/>
                <w:szCs w:val="22"/>
              </w:rPr>
              <w:t xml:space="preserve">V případě indikátorů </w:t>
            </w:r>
            <w:r w:rsidRPr="003051DF">
              <w:rPr>
                <w:rFonts w:ascii="Arial" w:hAnsi="Arial" w:cs="Arial"/>
                <w:i/>
                <w:iCs/>
                <w:snapToGrid w:val="0"/>
                <w:sz w:val="22"/>
                <w:szCs w:val="22"/>
              </w:rPr>
              <w:t>(</w:t>
            </w:r>
            <w:r w:rsidR="003051DF" w:rsidRPr="003051DF">
              <w:rPr>
                <w:rFonts w:ascii="Arial" w:hAnsi="Arial" w:cs="Arial"/>
                <w:i/>
                <w:iCs/>
                <w:snapToGrid w:val="0"/>
                <w:sz w:val="22"/>
                <w:szCs w:val="22"/>
              </w:rPr>
              <w:t>IV</w:t>
            </w:r>
            <w:r w:rsidR="00277403" w:rsidRPr="003051DF">
              <w:rPr>
                <w:rFonts w:ascii="Arial" w:hAnsi="Arial" w:cs="Arial"/>
                <w:i/>
                <w:iCs/>
                <w:snapToGrid w:val="0"/>
                <w:sz w:val="22"/>
                <w:szCs w:val="22"/>
              </w:rPr>
              <w:t>.</w:t>
            </w:r>
            <w:r w:rsidRPr="003051DF">
              <w:rPr>
                <w:rFonts w:ascii="Arial" w:hAnsi="Arial" w:cs="Arial"/>
                <w:i/>
                <w:iCs/>
                <w:snapToGrid w:val="0"/>
                <w:sz w:val="22"/>
                <w:szCs w:val="22"/>
              </w:rPr>
              <w:t>)</w:t>
            </w:r>
            <w:r w:rsidRPr="003051DF">
              <w:rPr>
                <w:rFonts w:ascii="Arial" w:hAnsi="Arial" w:cs="Arial"/>
                <w:snapToGrid w:val="0"/>
                <w:sz w:val="22"/>
                <w:szCs w:val="22"/>
              </w:rPr>
              <w:t xml:space="preserve"> naplňovaných za 1.</w:t>
            </w:r>
            <w:r w:rsidR="00803BAC" w:rsidRPr="003051DF">
              <w:rPr>
                <w:rFonts w:ascii="Arial" w:hAnsi="Arial" w:cs="Arial"/>
                <w:snapToGrid w:val="0"/>
                <w:sz w:val="22"/>
                <w:szCs w:val="22"/>
              </w:rPr>
              <w:t> </w:t>
            </w:r>
            <w:r w:rsidRPr="003051DF">
              <w:rPr>
                <w:rFonts w:ascii="Arial" w:hAnsi="Arial" w:cs="Arial"/>
                <w:snapToGrid w:val="0"/>
                <w:sz w:val="22"/>
                <w:szCs w:val="22"/>
              </w:rPr>
              <w:t>rok udržitelnosti je jejich udržení zkoumáno až od 2. roku udržitelnosti</w:t>
            </w:r>
            <w:r w:rsidR="00154836" w:rsidRPr="003051DF">
              <w:rPr>
                <w:rFonts w:ascii="Arial" w:hAnsi="Arial" w:cs="Arial"/>
                <w:snapToGrid w:val="0"/>
                <w:sz w:val="22"/>
                <w:szCs w:val="22"/>
              </w:rPr>
              <w:t xml:space="preserve"> a je postupováno vždy dle bodu b).</w:t>
            </w:r>
          </w:p>
          <w:p w14:paraId="52A97C33" w14:textId="2E0CF6BC" w:rsidR="009132E6" w:rsidRPr="003051DF" w:rsidRDefault="009132E6" w:rsidP="0042247B">
            <w:pPr>
              <w:spacing w:before="120" w:after="120" w:line="271" w:lineRule="auto"/>
              <w:jc w:val="both"/>
              <w:rPr>
                <w:rFonts w:ascii="Arial" w:hAnsi="Arial" w:cs="Arial"/>
                <w:snapToGrid w:val="0"/>
                <w:sz w:val="22"/>
                <w:szCs w:val="22"/>
                <w:lang w:eastAsia="zh-CN" w:bidi="ar"/>
              </w:rPr>
            </w:pPr>
            <w:r w:rsidRPr="003051DF">
              <w:rPr>
                <w:rFonts w:ascii="Arial" w:hAnsi="Arial" w:cs="Arial"/>
                <w:snapToGrid w:val="0"/>
                <w:sz w:val="22"/>
                <w:szCs w:val="22"/>
              </w:rPr>
              <w:lastRenderedPageBreak/>
              <w:t>Udržování vyšší</w:t>
            </w:r>
            <w:r w:rsidR="003950CF" w:rsidRPr="003051DF">
              <w:rPr>
                <w:rStyle w:val="Znakapoznpodarou"/>
                <w:rFonts w:ascii="Arial" w:hAnsi="Arial" w:cs="Arial"/>
                <w:snapToGrid w:val="0"/>
                <w:sz w:val="22"/>
                <w:szCs w:val="22"/>
              </w:rPr>
              <w:footnoteReference w:id="18"/>
            </w:r>
            <w:r w:rsidRPr="003051DF">
              <w:rPr>
                <w:rFonts w:ascii="Arial" w:hAnsi="Arial" w:cs="Arial"/>
                <w:snapToGrid w:val="0"/>
                <w:sz w:val="22"/>
                <w:szCs w:val="22"/>
              </w:rPr>
              <w:t xml:space="preserve"> než cílové hodnoty či další zlepšení dosažené hodnoty </w:t>
            </w:r>
            <w:r w:rsidR="00502AD2" w:rsidRPr="003051DF">
              <w:rPr>
                <w:rFonts w:ascii="Arial" w:hAnsi="Arial" w:cs="Arial"/>
                <w:snapToGrid w:val="0"/>
                <w:sz w:val="22"/>
                <w:szCs w:val="22"/>
              </w:rPr>
              <w:t xml:space="preserve">k Rozhodnému datu </w:t>
            </w:r>
            <w:r w:rsidRPr="003051DF">
              <w:rPr>
                <w:rFonts w:ascii="Arial" w:hAnsi="Arial" w:cs="Arial"/>
                <w:snapToGrid w:val="0"/>
                <w:sz w:val="22"/>
                <w:szCs w:val="22"/>
              </w:rPr>
              <w:t>v době udržitelnosti nepodléhá finanční opravě.</w:t>
            </w:r>
            <w:r w:rsidRPr="003051DF">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2E6754A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 xml:space="preserve">příjemce, jako evidující osoby, dokládají správnost údajů o jeho </w:t>
            </w:r>
            <w:r w:rsidRPr="00BF657C">
              <w:rPr>
                <w:rFonts w:ascii="Arial" w:hAnsi="Arial" w:cs="Arial"/>
                <w:snapToGrid w:val="0"/>
                <w:sz w:val="22"/>
                <w:szCs w:val="22"/>
              </w:rPr>
              <w:lastRenderedPageBreak/>
              <w:t>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5"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5"/>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xml:space="preserve">, ŘO IROP vyzve příjemce dotace po splnění zákonných povinností podle § 14f </w:t>
      </w:r>
      <w:r w:rsidRPr="00BF657C">
        <w:rPr>
          <w:rFonts w:ascii="Arial" w:hAnsi="Arial" w:cs="Arial"/>
          <w:snapToGrid w:val="0"/>
          <w:sz w:val="22"/>
          <w:szCs w:val="22"/>
        </w:rPr>
        <w:lastRenderedPageBreak/>
        <w:t>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D4BBD">
        <w:rPr>
          <w:rFonts w:ascii="Arial" w:hAnsi="Arial" w:cs="Arial"/>
          <w:b/>
          <w:i/>
          <w:snapToGrid w:val="0"/>
          <w:sz w:val="22"/>
          <w:szCs w:val="22"/>
        </w:rPr>
        <w:t>Veřejná podpora</w:t>
      </w:r>
    </w:p>
    <w:p w14:paraId="1CED3EED" w14:textId="313A95B9" w:rsidR="00B747B9" w:rsidRPr="00474275" w:rsidRDefault="00B747B9" w:rsidP="00474275">
      <w:pPr>
        <w:pStyle w:val="Odstavecseseznamem"/>
        <w:widowControl w:val="0"/>
        <w:numPr>
          <w:ilvl w:val="0"/>
          <w:numId w:val="38"/>
        </w:numPr>
        <w:jc w:val="both"/>
        <w:rPr>
          <w:rFonts w:ascii="Arial" w:hAnsi="Arial" w:cs="Arial"/>
          <w:sz w:val="22"/>
          <w:szCs w:val="22"/>
        </w:rPr>
      </w:pPr>
      <w:bookmarkStart w:id="16" w:name="_Hlk172189494"/>
      <w:r w:rsidRPr="00474275">
        <w:rPr>
          <w:rFonts w:ascii="Arial" w:hAnsi="Arial" w:cs="Arial"/>
          <w:sz w:val="22"/>
          <w:szCs w:val="22"/>
        </w:rPr>
        <w:t xml:space="preserve">Dotace je udělena v souladu s nařízením Komise (EU) č. 651/2014 ze dne 17. června 2014, kterým se v souladu s články 107 a 108 Smlouvy prohlašují určité kategorie podpory za slučitelné s vnitřním trhem, ve znění nařízení Komise (EU) 2023/1315 ze dne 23. června 2023. </w:t>
      </w:r>
      <w:bookmarkEnd w:id="16"/>
    </w:p>
    <w:p w14:paraId="60977239" w14:textId="77777777" w:rsidR="006D4BBD" w:rsidRDefault="006D4BBD" w:rsidP="00115072">
      <w:pPr>
        <w:widowControl w:val="0"/>
        <w:numPr>
          <w:ilvl w:val="0"/>
          <w:numId w:val="38"/>
        </w:numPr>
        <w:spacing w:before="120" w:after="120" w:line="271" w:lineRule="auto"/>
        <w:ind w:left="357" w:hanging="357"/>
        <w:jc w:val="both"/>
        <w:rPr>
          <w:rFonts w:ascii="Arial" w:hAnsi="Arial" w:cs="Arial"/>
          <w:snapToGrid w:val="0"/>
          <w:sz w:val="22"/>
          <w:szCs w:val="22"/>
        </w:rPr>
      </w:pPr>
      <w:r w:rsidRPr="00474275">
        <w:rPr>
          <w:rFonts w:ascii="Arial" w:hAnsi="Arial" w:cs="Arial"/>
          <w:snapToGrid w:val="0"/>
          <w:sz w:val="22"/>
          <w:szCs w:val="22"/>
        </w:rPr>
        <w:t>Příjemce se zavazuje vrátit</w:t>
      </w:r>
      <w:r w:rsidRPr="006D4BBD">
        <w:rPr>
          <w:rFonts w:ascii="Arial" w:hAnsi="Arial" w:cs="Arial"/>
          <w:snapToGrid w:val="0"/>
          <w:sz w:val="22"/>
          <w:szCs w:val="22"/>
        </w:rPr>
        <w:t xml:space="preserve">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55DED4D2" w:rsidR="009132E6" w:rsidRPr="006D4BBD" w:rsidRDefault="006D4BBD" w:rsidP="00115072">
      <w:pPr>
        <w:widowControl w:val="0"/>
        <w:numPr>
          <w:ilvl w:val="0"/>
          <w:numId w:val="38"/>
        </w:numPr>
        <w:spacing w:before="120" w:after="120" w:line="271" w:lineRule="auto"/>
        <w:ind w:left="357" w:hanging="357"/>
        <w:jc w:val="both"/>
        <w:rPr>
          <w:rFonts w:ascii="Arial" w:hAnsi="Arial" w:cs="Arial"/>
          <w:snapToGrid w:val="0"/>
          <w:sz w:val="22"/>
          <w:szCs w:val="22"/>
        </w:rPr>
      </w:pPr>
      <w:r w:rsidRPr="006D4BBD">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5C7D2D2D" w:rsidR="009132E6" w:rsidRDefault="009132E6" w:rsidP="0042247B">
      <w:pPr>
        <w:spacing w:before="120" w:after="120" w:line="23" w:lineRule="atLeast"/>
        <w:ind w:left="357"/>
        <w:jc w:val="both"/>
        <w:rPr>
          <w:rFonts w:ascii="Arial" w:hAnsi="Arial" w:cs="Arial"/>
          <w:snapToGrid w:val="0"/>
          <w:sz w:val="22"/>
          <w:szCs w:val="22"/>
        </w:rPr>
      </w:pPr>
    </w:p>
    <w:p w14:paraId="493B0531" w14:textId="77777777" w:rsidR="00115072" w:rsidRDefault="00115072" w:rsidP="0042247B">
      <w:pPr>
        <w:spacing w:before="120" w:after="120" w:line="23" w:lineRule="atLeast"/>
        <w:ind w:left="357"/>
        <w:jc w:val="both"/>
        <w:rPr>
          <w:rFonts w:ascii="Arial" w:hAnsi="Arial" w:cs="Arial"/>
          <w:snapToGrid w:val="0"/>
          <w:sz w:val="22"/>
          <w:szCs w:val="22"/>
        </w:rPr>
      </w:pPr>
    </w:p>
    <w:p w14:paraId="3B6940DD" w14:textId="77777777" w:rsidR="00474275" w:rsidRPr="009132E6" w:rsidRDefault="00474275"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4AD0C539" w:rsidR="00804B4B" w:rsidRPr="00753CB7" w:rsidRDefault="00931985" w:rsidP="00D85842">
            <w:pPr>
              <w:pStyle w:val="Default"/>
              <w:rPr>
                <w:sz w:val="21"/>
                <w:szCs w:val="21"/>
              </w:rPr>
            </w:pPr>
            <w:r w:rsidRPr="00753CB7">
              <w:rPr>
                <w:sz w:val="21"/>
                <w:szCs w:val="21"/>
              </w:rPr>
              <w:t>jméno.př</w:t>
            </w:r>
            <w:r w:rsidR="00803BAC" w:rsidRPr="00753CB7">
              <w:rPr>
                <w:sz w:val="21"/>
                <w:szCs w:val="21"/>
              </w:rPr>
              <w:t>í</w:t>
            </w:r>
            <w:r w:rsidRPr="00753CB7">
              <w:rPr>
                <w:sz w:val="21"/>
                <w:szCs w:val="21"/>
              </w:rPr>
              <w:t>jm</w:t>
            </w:r>
            <w:r w:rsidR="00803BAC" w:rsidRPr="00753CB7">
              <w:rPr>
                <w:sz w:val="21"/>
                <w:szCs w:val="21"/>
              </w:rPr>
              <w:t>e</w:t>
            </w:r>
            <w:r w:rsidRPr="00753CB7">
              <w:rPr>
                <w:sz w:val="21"/>
                <w:szCs w:val="21"/>
              </w:rPr>
              <w:t>ní</w:t>
            </w:r>
            <w:r w:rsidR="00804B4B" w:rsidRPr="00753CB7">
              <w:rPr>
                <w:sz w:val="21"/>
                <w:szCs w:val="21"/>
              </w:rPr>
              <w:t>@mmr.</w:t>
            </w:r>
            <w:r w:rsidR="00753CB7" w:rsidRPr="00753CB7">
              <w:rPr>
                <w:sz w:val="21"/>
                <w:szCs w:val="21"/>
              </w:rPr>
              <w:t>gov.</w:t>
            </w:r>
            <w:r w:rsidR="00804B4B" w:rsidRPr="00753CB7">
              <w:rPr>
                <w:sz w:val="21"/>
                <w:szCs w:val="21"/>
              </w:rPr>
              <w:t xml:space="preserve">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3957820"/>
      <w:docPartObj>
        <w:docPartGallery w:val="Page Numbers (Bottom of Page)"/>
        <w:docPartUnique/>
      </w:docPartObj>
    </w:sdtPr>
    <w:sdtEndPr/>
    <w:sdtContent>
      <w:p w14:paraId="27DFF21D" w14:textId="2E095A49" w:rsidR="004717B9" w:rsidRDefault="004717B9">
        <w:pPr>
          <w:pStyle w:val="Zpat"/>
          <w:jc w:val="right"/>
        </w:pPr>
        <w:r>
          <w:fldChar w:fldCharType="begin"/>
        </w:r>
        <w:r>
          <w:instrText>PAGE   \* MERGEFORMAT</w:instrText>
        </w:r>
        <w:r>
          <w:fldChar w:fldCharType="separate"/>
        </w:r>
        <w:r>
          <w:t>2</w:t>
        </w:r>
        <w:r>
          <w:fldChar w:fldCharType="end"/>
        </w:r>
      </w:p>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5158781"/>
      <w:docPartObj>
        <w:docPartGallery w:val="Page Numbers (Bottom of Page)"/>
        <w:docPartUnique/>
      </w:docPartObj>
    </w:sdtPr>
    <w:sdtEndPr/>
    <w:sdtContent>
      <w:p w14:paraId="010981B2" w14:textId="63D4E571" w:rsidR="004717B9" w:rsidRDefault="004717B9">
        <w:pPr>
          <w:pStyle w:val="Zpat"/>
          <w:jc w:val="right"/>
        </w:pPr>
        <w:r>
          <w:fldChar w:fldCharType="begin"/>
        </w:r>
        <w:r>
          <w:instrText>PAGE   \* MERGEFORMAT</w:instrText>
        </w:r>
        <w:r>
          <w:fldChar w:fldCharType="separate"/>
        </w:r>
        <w:r>
          <w:t>2</w:t>
        </w:r>
        <w:r>
          <w:fldChar w:fldCharType="end"/>
        </w:r>
      </w:p>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2"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2"/>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3" w:name="_Hlk109895410"/>
      <w:bookmarkStart w:id="14"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3"/>
      <w:bookmarkEnd w:id="14"/>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w:t>
      </w:r>
      <w:r w:rsidR="004223F9">
        <w:rPr>
          <w:rFonts w:ascii="Arial" w:hAnsi="Arial" w:cs="Arial"/>
          <w:sz w:val="18"/>
          <w:szCs w:val="18"/>
        </w:rPr>
        <w:t xml:space="preserve"> </w:t>
      </w:r>
      <w:r w:rsidRPr="0042247B">
        <w:rPr>
          <w:rFonts w:ascii="Arial" w:hAnsi="Arial" w:cs="Arial"/>
          <w:sz w:val="18"/>
          <w:szCs w:val="18"/>
        </w:rPr>
        <w:t>krajem a jí/jím zřízenou či založenou organizací. Tyto změny stačí popsat ve zprávě o realizaci projektu / zprávě o udržitelnosti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6126DD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66E131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9"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1"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6"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310720314">
    <w:abstractNumId w:val="22"/>
  </w:num>
  <w:num w:numId="2" w16cid:durableId="1726179519">
    <w:abstractNumId w:val="32"/>
  </w:num>
  <w:num w:numId="3" w16cid:durableId="989797152">
    <w:abstractNumId w:val="3"/>
  </w:num>
  <w:num w:numId="4" w16cid:durableId="133835340">
    <w:abstractNumId w:val="8"/>
  </w:num>
  <w:num w:numId="5" w16cid:durableId="446049294">
    <w:abstractNumId w:val="13"/>
  </w:num>
  <w:num w:numId="6" w16cid:durableId="1037049988">
    <w:abstractNumId w:val="20"/>
  </w:num>
  <w:num w:numId="7" w16cid:durableId="231819992">
    <w:abstractNumId w:val="7"/>
  </w:num>
  <w:num w:numId="8" w16cid:durableId="1602451120">
    <w:abstractNumId w:val="28"/>
  </w:num>
  <w:num w:numId="9" w16cid:durableId="269582002">
    <w:abstractNumId w:val="35"/>
  </w:num>
  <w:num w:numId="10" w16cid:durableId="1335303127">
    <w:abstractNumId w:val="31"/>
  </w:num>
  <w:num w:numId="11" w16cid:durableId="947929755">
    <w:abstractNumId w:val="9"/>
  </w:num>
  <w:num w:numId="12" w16cid:durableId="877398585">
    <w:abstractNumId w:val="11"/>
  </w:num>
  <w:num w:numId="13" w16cid:durableId="1483234450">
    <w:abstractNumId w:val="37"/>
  </w:num>
  <w:num w:numId="14" w16cid:durableId="1900282393">
    <w:abstractNumId w:val="33"/>
  </w:num>
  <w:num w:numId="15" w16cid:durableId="34357607">
    <w:abstractNumId w:val="14"/>
  </w:num>
  <w:num w:numId="16" w16cid:durableId="1495759869">
    <w:abstractNumId w:val="23"/>
  </w:num>
  <w:num w:numId="17" w16cid:durableId="1242103832">
    <w:abstractNumId w:val="5"/>
  </w:num>
  <w:num w:numId="18" w16cid:durableId="866529284">
    <w:abstractNumId w:val="17"/>
  </w:num>
  <w:num w:numId="19" w16cid:durableId="1738164479">
    <w:abstractNumId w:val="6"/>
  </w:num>
  <w:num w:numId="20" w16cid:durableId="1522430226">
    <w:abstractNumId w:val="18"/>
  </w:num>
  <w:num w:numId="21" w16cid:durableId="1751731063">
    <w:abstractNumId w:val="19"/>
  </w:num>
  <w:num w:numId="22" w16cid:durableId="394134167">
    <w:abstractNumId w:val="16"/>
  </w:num>
  <w:num w:numId="23" w16cid:durableId="1491023804">
    <w:abstractNumId w:val="27"/>
  </w:num>
  <w:num w:numId="24" w16cid:durableId="505630820">
    <w:abstractNumId w:val="4"/>
  </w:num>
  <w:num w:numId="25" w16cid:durableId="145363477">
    <w:abstractNumId w:val="2"/>
  </w:num>
  <w:num w:numId="26" w16cid:durableId="1269045364">
    <w:abstractNumId w:val="30"/>
  </w:num>
  <w:num w:numId="27" w16cid:durableId="1074089289">
    <w:abstractNumId w:val="25"/>
  </w:num>
  <w:num w:numId="28" w16cid:durableId="1488862396">
    <w:abstractNumId w:val="10"/>
  </w:num>
  <w:num w:numId="29" w16cid:durableId="1329820044">
    <w:abstractNumId w:val="29"/>
  </w:num>
  <w:num w:numId="30" w16cid:durableId="419760995">
    <w:abstractNumId w:val="36"/>
  </w:num>
  <w:num w:numId="31" w16cid:durableId="843012396">
    <w:abstractNumId w:val="26"/>
  </w:num>
  <w:num w:numId="32" w16cid:durableId="720789024">
    <w:abstractNumId w:val="0"/>
  </w:num>
  <w:num w:numId="33" w16cid:durableId="1637686107">
    <w:abstractNumId w:val="12"/>
  </w:num>
  <w:num w:numId="34" w16cid:durableId="1481578382">
    <w:abstractNumId w:val="34"/>
  </w:num>
  <w:num w:numId="35" w16cid:durableId="1382438350">
    <w:abstractNumId w:val="1"/>
  </w:num>
  <w:num w:numId="36" w16cid:durableId="1372999108">
    <w:abstractNumId w:val="24"/>
  </w:num>
  <w:num w:numId="37" w16cid:durableId="690842718">
    <w:abstractNumId w:val="21"/>
  </w:num>
  <w:num w:numId="38" w16cid:durableId="1416710306">
    <w:abstractNumId w:val="15"/>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ávková Lenka">
    <w15:presenceInfo w15:providerId="AD" w15:userId="S::lenka.pavkova@mmr.cz::10337b91-3b9d-4dbb-a8e2-3acde786eb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312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072"/>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1DF"/>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0F86"/>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3B7A"/>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478E2"/>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17B9"/>
    <w:rsid w:val="0047276C"/>
    <w:rsid w:val="00472BBB"/>
    <w:rsid w:val="00472C26"/>
    <w:rsid w:val="00473569"/>
    <w:rsid w:val="00473C85"/>
    <w:rsid w:val="0047427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6CB3"/>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BBD"/>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4C0"/>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3CB7"/>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37B"/>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37F2"/>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7B9"/>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0EDA"/>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5DF"/>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D4BBD"/>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microsoft.com/office/2011/relationships/people" Target="people.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0.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1.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2.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4.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6.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7.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8.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9.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0.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3.xml><?xml version="1.0" encoding="utf-8"?>
<ds:datastoreItem xmlns:ds="http://schemas.openxmlformats.org/officeDocument/2006/customXml" ds:itemID="{B5AECFE9-10E6-4AB0-8163-A72CF5DB0AE0}">
  <ds:schemaRefs>
    <ds:schemaRef ds:uri="http://schemas.openxmlformats.org/package/2006/metadata/core-properties"/>
    <ds:schemaRef ds:uri="96f83003-48fd-4f52-836f-d78a4dd9c06d"/>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purl.org/dc/terms/"/>
    <ds:schemaRef ds:uri="38a97ebd-7b55-4e0a-b11e-b1f20907ee6a"/>
    <ds:schemaRef ds:uri="http://www.w3.org/XML/1998/namespace"/>
    <ds:schemaRef ds:uri="http://purl.org/dc/dcmitype/"/>
  </ds:schemaRefs>
</ds:datastoreItem>
</file>

<file path=customXml/itemProps24.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6.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4.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5.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6.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7.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8.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9.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4018</Words>
  <Characters>23218</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Pávková Lenka</cp:lastModifiedBy>
  <cp:revision>5</cp:revision>
  <cp:lastPrinted>2022-07-27T10:25:00Z</cp:lastPrinted>
  <dcterms:created xsi:type="dcterms:W3CDTF">2024-07-18T08:41:00Z</dcterms:created>
  <dcterms:modified xsi:type="dcterms:W3CDTF">2025-07-16T10:38:00Z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